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4908E" w14:textId="7262AF43" w:rsidR="009A30E4" w:rsidRPr="009A30E4" w:rsidRDefault="009A30E4" w:rsidP="009A30E4">
      <w:pPr>
        <w:pStyle w:val="2"/>
        <w:rPr>
          <w:rFonts w:hint="eastAsia"/>
        </w:rPr>
      </w:pPr>
      <w:r w:rsidRPr="009A30E4">
        <w:rPr>
          <w:rFonts w:hint="eastAsia"/>
        </w:rPr>
        <w:t>石家庄市职业教育园区项目环境影响报告书 </w:t>
      </w:r>
    </w:p>
    <w:p w14:paraId="591A904B" w14:textId="77777777" w:rsidR="009A30E4" w:rsidRPr="009A30E4" w:rsidRDefault="009A30E4" w:rsidP="009A30E4">
      <w:pPr>
        <w:rPr>
          <w:rFonts w:hint="eastAsia"/>
          <w:sz w:val="24"/>
          <w:szCs w:val="24"/>
        </w:rPr>
      </w:pPr>
      <w:r w:rsidRPr="009A30E4">
        <w:rPr>
          <w:rFonts w:hint="eastAsia"/>
          <w:sz w:val="24"/>
          <w:szCs w:val="24"/>
        </w:rPr>
        <w:t>石家庄市教育局：</w:t>
      </w:r>
    </w:p>
    <w:p w14:paraId="6B1E7F0F" w14:textId="77777777" w:rsidR="009A30E4" w:rsidRPr="009A30E4" w:rsidRDefault="009A30E4" w:rsidP="009A30E4">
      <w:pPr>
        <w:ind w:firstLineChars="200" w:firstLine="480"/>
        <w:rPr>
          <w:rFonts w:hint="eastAsia"/>
          <w:sz w:val="24"/>
          <w:szCs w:val="24"/>
        </w:rPr>
      </w:pPr>
      <w:r w:rsidRPr="009A30E4">
        <w:rPr>
          <w:rFonts w:hint="eastAsia"/>
          <w:sz w:val="24"/>
          <w:szCs w:val="24"/>
        </w:rPr>
        <w:t>所报《石家庄市职业教育园区项目环境影响报告书》及其他相关材料收悉。经研究，现批复如下：</w:t>
      </w:r>
    </w:p>
    <w:p w14:paraId="0BFD5F49" w14:textId="77777777" w:rsidR="009A30E4" w:rsidRPr="009A30E4" w:rsidRDefault="009A30E4" w:rsidP="009A30E4">
      <w:pPr>
        <w:rPr>
          <w:rFonts w:hint="eastAsia"/>
          <w:sz w:val="24"/>
          <w:szCs w:val="24"/>
        </w:rPr>
      </w:pPr>
      <w:r w:rsidRPr="009A30E4">
        <w:rPr>
          <w:rFonts w:hint="eastAsia"/>
          <w:sz w:val="24"/>
          <w:szCs w:val="24"/>
        </w:rPr>
        <w:t>一、该项目位于石家庄市正定新区，太行北大街以东，天泽大街以西，</w:t>
      </w:r>
      <w:proofErr w:type="gramStart"/>
      <w:r w:rsidRPr="009A30E4">
        <w:rPr>
          <w:rFonts w:hint="eastAsia"/>
          <w:sz w:val="24"/>
          <w:szCs w:val="24"/>
        </w:rPr>
        <w:t>崇因路</w:t>
      </w:r>
      <w:proofErr w:type="gramEnd"/>
      <w:r w:rsidRPr="009A30E4">
        <w:rPr>
          <w:rFonts w:hint="eastAsia"/>
          <w:sz w:val="24"/>
          <w:szCs w:val="24"/>
        </w:rPr>
        <w:t>以南，华阳路以北。项目总用地面积158.44公顷，总建筑面积897121.89平方米。涉及资源整合的学校共有21所，合并为石家庄特殊教育学校、石家庄信息技术学校、石家庄财经商贸学校、石家庄文化传媒学校、石家庄交通运输学校、石家庄旅游服务学校、石家庄学前教育学校、石家庄现代农业学校、石家庄城市建设学校、石家庄装备制造学校共10所学校及公共实训基地、技能鉴定中心、双创科技园、图书信息中心、体育馆、游泳馆、艺术馆、会议中心等共享设施。每个学校建设教学楼、办公楼、宿舍、食堂等。整个园区被城市道路分隔相对独立，由北至南分为A、B、C、D四个地块。各地块还包括常压燃气锅炉、中水处理站等建设内容。项目建成运营后在校生40000人，教职员工3400人。项目总投资554354万元，其中环保投资2136万元。</w:t>
      </w:r>
    </w:p>
    <w:p w14:paraId="123D1850" w14:textId="37701498" w:rsidR="009A30E4" w:rsidRPr="009A30E4" w:rsidRDefault="009A30E4" w:rsidP="009A30E4">
      <w:pPr>
        <w:rPr>
          <w:rFonts w:hint="eastAsia"/>
          <w:sz w:val="24"/>
          <w:szCs w:val="24"/>
        </w:rPr>
      </w:pPr>
      <w:r w:rsidRPr="009A30E4">
        <w:rPr>
          <w:rFonts w:hint="eastAsia"/>
          <w:sz w:val="24"/>
          <w:szCs w:val="24"/>
        </w:rPr>
        <w:t>    </w:t>
      </w:r>
      <w:r>
        <w:rPr>
          <w:rFonts w:hint="eastAsia"/>
          <w:sz w:val="24"/>
          <w:szCs w:val="24"/>
        </w:rPr>
        <w:t xml:space="preserve"> </w:t>
      </w:r>
      <w:r w:rsidRPr="009A30E4">
        <w:rPr>
          <w:rFonts w:hint="eastAsia"/>
          <w:sz w:val="24"/>
          <w:szCs w:val="24"/>
        </w:rPr>
        <w:t>石家庄</w:t>
      </w:r>
      <w:proofErr w:type="gramStart"/>
      <w:r w:rsidRPr="009A30E4">
        <w:rPr>
          <w:rFonts w:hint="eastAsia"/>
          <w:sz w:val="24"/>
          <w:szCs w:val="24"/>
        </w:rPr>
        <w:t>正定新区</w:t>
      </w:r>
      <w:proofErr w:type="gramEnd"/>
      <w:r w:rsidRPr="009A30E4">
        <w:rPr>
          <w:rFonts w:hint="eastAsia"/>
          <w:sz w:val="24"/>
          <w:szCs w:val="24"/>
        </w:rPr>
        <w:t>经济发展局以石新</w:t>
      </w:r>
      <w:proofErr w:type="gramStart"/>
      <w:r w:rsidRPr="009A30E4">
        <w:rPr>
          <w:rFonts w:hint="eastAsia"/>
          <w:sz w:val="24"/>
          <w:szCs w:val="24"/>
        </w:rPr>
        <w:t>管经</w:t>
      </w:r>
      <w:proofErr w:type="gramEnd"/>
      <w:r w:rsidRPr="009A30E4">
        <w:rPr>
          <w:rFonts w:hint="eastAsia"/>
          <w:sz w:val="24"/>
          <w:szCs w:val="24"/>
        </w:rPr>
        <w:t>〔2017〕2号文对该项目建议书进行了批复；石家庄市城乡规划局出具了同意项目选址的意见书；石家庄市国土资源局</w:t>
      </w:r>
      <w:proofErr w:type="gramStart"/>
      <w:r w:rsidRPr="009A30E4">
        <w:rPr>
          <w:rFonts w:hint="eastAsia"/>
          <w:sz w:val="24"/>
          <w:szCs w:val="24"/>
        </w:rPr>
        <w:t>正定新区</w:t>
      </w:r>
      <w:proofErr w:type="gramEnd"/>
      <w:r w:rsidRPr="009A30E4">
        <w:rPr>
          <w:rFonts w:hint="eastAsia"/>
          <w:sz w:val="24"/>
          <w:szCs w:val="24"/>
        </w:rPr>
        <w:t>分局以正新国土资预审〔2017〕1号文出具了该项目的预审意见，表明项目用地符合正定县土地利用总体规划（2010-2020年），通过了该项目用地预审。</w:t>
      </w:r>
    </w:p>
    <w:p w14:paraId="4CDA6FA8" w14:textId="77777777" w:rsidR="009A30E4" w:rsidRPr="009A30E4" w:rsidRDefault="009A30E4" w:rsidP="009A30E4">
      <w:pPr>
        <w:rPr>
          <w:rFonts w:hint="eastAsia"/>
          <w:sz w:val="24"/>
          <w:szCs w:val="24"/>
        </w:rPr>
      </w:pPr>
      <w:r w:rsidRPr="009A30E4">
        <w:rPr>
          <w:rFonts w:hint="eastAsia"/>
          <w:sz w:val="24"/>
          <w:szCs w:val="24"/>
        </w:rPr>
        <w:t>二、根据你局委托河北正润环境科技有限公司编制的《石家庄市职业教育园区项目环境影响报告书》（以下简称《报告书》）、专家咨询论证会专家意见和其他各</w:t>
      </w:r>
      <w:r w:rsidRPr="009A30E4">
        <w:rPr>
          <w:rFonts w:hint="eastAsia"/>
          <w:sz w:val="24"/>
          <w:szCs w:val="24"/>
        </w:rPr>
        <w:lastRenderedPageBreak/>
        <w:t>有关方面意见以及本</w:t>
      </w:r>
      <w:proofErr w:type="gramStart"/>
      <w:r w:rsidRPr="009A30E4">
        <w:rPr>
          <w:rFonts w:hint="eastAsia"/>
          <w:sz w:val="24"/>
          <w:szCs w:val="24"/>
        </w:rPr>
        <w:t>项目环评行政</w:t>
      </w:r>
      <w:proofErr w:type="gramEnd"/>
      <w:r w:rsidRPr="009A30E4">
        <w:rPr>
          <w:rFonts w:hint="eastAsia"/>
          <w:sz w:val="24"/>
          <w:szCs w:val="24"/>
        </w:rPr>
        <w:t>许可公众参与公示意见反馈情况，在项目符合产业政策与产业发展规划、选址符合区域土地利用规划等前提下，原则同意《报告书》结论。你公司须严格按照环评报告书所列建设项目的性质、规模、地点、生产工艺、环保对策措施及要求实施项目的建设。</w:t>
      </w:r>
    </w:p>
    <w:p w14:paraId="72FA5B84" w14:textId="2971C44F" w:rsidR="009A30E4" w:rsidRPr="009A30E4" w:rsidRDefault="009A30E4" w:rsidP="009A30E4">
      <w:pPr>
        <w:rPr>
          <w:rFonts w:hint="eastAsia"/>
          <w:sz w:val="24"/>
          <w:szCs w:val="24"/>
        </w:rPr>
      </w:pPr>
      <w:r w:rsidRPr="009A30E4">
        <w:rPr>
          <w:rFonts w:hint="eastAsia"/>
          <w:sz w:val="24"/>
          <w:szCs w:val="24"/>
        </w:rPr>
        <w:t>    三、你局在项目建设和运行过程中要认真落实《报告书》提出的各项污染防治和生态保护措施，各项环保设施设计应当由具有环保设施工程设计资质的单位承担</w:t>
      </w:r>
      <w:r>
        <w:rPr>
          <w:rFonts w:hint="eastAsia"/>
          <w:sz w:val="24"/>
          <w:szCs w:val="24"/>
        </w:rPr>
        <w:t>，</w:t>
      </w:r>
      <w:r w:rsidRPr="009A30E4">
        <w:rPr>
          <w:rFonts w:hint="eastAsia"/>
          <w:sz w:val="24"/>
          <w:szCs w:val="24"/>
        </w:rPr>
        <w:t>并重点做好以下工作：</w:t>
      </w:r>
    </w:p>
    <w:p w14:paraId="0995CED8" w14:textId="77777777" w:rsidR="009A30E4" w:rsidRPr="009A30E4" w:rsidRDefault="009A30E4" w:rsidP="009A30E4">
      <w:pPr>
        <w:rPr>
          <w:rFonts w:hint="eastAsia"/>
          <w:sz w:val="24"/>
          <w:szCs w:val="24"/>
        </w:rPr>
      </w:pPr>
      <w:r w:rsidRPr="009A30E4">
        <w:rPr>
          <w:rFonts w:hint="eastAsia"/>
          <w:sz w:val="24"/>
          <w:szCs w:val="24"/>
        </w:rPr>
        <w:t>（一）认真落实各项污染防治措施</w:t>
      </w:r>
    </w:p>
    <w:p w14:paraId="532CD98F" w14:textId="77777777" w:rsidR="009A30E4" w:rsidRPr="009A30E4" w:rsidRDefault="009A30E4" w:rsidP="009A30E4">
      <w:pPr>
        <w:rPr>
          <w:rFonts w:hint="eastAsia"/>
          <w:sz w:val="24"/>
          <w:szCs w:val="24"/>
        </w:rPr>
      </w:pPr>
      <w:r w:rsidRPr="009A30E4">
        <w:rPr>
          <w:rFonts w:hint="eastAsia"/>
          <w:sz w:val="24"/>
          <w:szCs w:val="24"/>
        </w:rPr>
        <w:t>1、加强施工期管理，制定严格的管理制度，确保各项环保措施落实到位。选用低噪声施工机械、合理安排各类施工机械工作时间，确保施工场界噪声达到《建设施工场界环境噪声排放标准》（</w:t>
      </w:r>
      <w:r w:rsidRPr="009A30E4">
        <w:rPr>
          <w:sz w:val="24"/>
          <w:szCs w:val="24"/>
        </w:rPr>
        <w:t>GB12523-2011</w:t>
      </w:r>
      <w:r w:rsidRPr="009A30E4">
        <w:rPr>
          <w:rFonts w:hint="eastAsia"/>
          <w:sz w:val="24"/>
          <w:szCs w:val="24"/>
        </w:rPr>
        <w:t>）要求；有效控制施工扬尘，妥善处置施工弃土、弃渣和固体废弃物，防止施工废水、扬尘、固废、噪声等污染环境。</w:t>
      </w:r>
    </w:p>
    <w:p w14:paraId="7AA3196A" w14:textId="77777777" w:rsidR="009A30E4" w:rsidRPr="009A30E4" w:rsidRDefault="009A30E4" w:rsidP="009A30E4">
      <w:pPr>
        <w:rPr>
          <w:rFonts w:hint="eastAsia"/>
          <w:sz w:val="24"/>
          <w:szCs w:val="24"/>
        </w:rPr>
      </w:pPr>
      <w:r w:rsidRPr="009A30E4">
        <w:rPr>
          <w:rFonts w:hint="eastAsia"/>
          <w:sz w:val="24"/>
          <w:szCs w:val="24"/>
        </w:rPr>
        <w:t>2、加强废气污染防治。锅炉燃用清洁能源天然气，分别经15米高排气筒排放，外排烟气中的二氧化硫、氮氧化物、颗粒物等污染物排放须满足《锅炉大气污染物排放标准》（GB13271-2014）表3大气污染</w:t>
      </w:r>
      <w:proofErr w:type="gramStart"/>
      <w:r w:rsidRPr="009A30E4">
        <w:rPr>
          <w:rFonts w:hint="eastAsia"/>
          <w:sz w:val="24"/>
          <w:szCs w:val="24"/>
        </w:rPr>
        <w:t>物特别</w:t>
      </w:r>
      <w:proofErr w:type="gramEnd"/>
      <w:r w:rsidRPr="009A30E4">
        <w:rPr>
          <w:rFonts w:hint="eastAsia"/>
          <w:sz w:val="24"/>
          <w:szCs w:val="24"/>
        </w:rPr>
        <w:t>排放限值。</w:t>
      </w:r>
    </w:p>
    <w:p w14:paraId="5E12E8DF" w14:textId="77777777" w:rsidR="009A30E4" w:rsidRPr="009A30E4" w:rsidRDefault="009A30E4" w:rsidP="009A30E4">
      <w:pPr>
        <w:rPr>
          <w:rFonts w:hint="eastAsia"/>
          <w:sz w:val="24"/>
          <w:szCs w:val="24"/>
        </w:rPr>
      </w:pPr>
      <w:r w:rsidRPr="009A30E4">
        <w:rPr>
          <w:rFonts w:hint="eastAsia"/>
          <w:sz w:val="24"/>
          <w:szCs w:val="24"/>
        </w:rPr>
        <w:t>食堂油烟经油烟净化器处理后，引入高于食堂楼顶3米排气筒排放，油烟排放须满足《饮食业油烟排放标准》（GB18483-2001）表2大型标准。</w:t>
      </w:r>
    </w:p>
    <w:p w14:paraId="167CAC79" w14:textId="77777777" w:rsidR="009A30E4" w:rsidRPr="009A30E4" w:rsidRDefault="009A30E4" w:rsidP="009A30E4">
      <w:pPr>
        <w:rPr>
          <w:rFonts w:hint="eastAsia"/>
          <w:sz w:val="24"/>
          <w:szCs w:val="24"/>
        </w:rPr>
      </w:pPr>
      <w:r w:rsidRPr="009A30E4">
        <w:rPr>
          <w:rFonts w:hint="eastAsia"/>
          <w:sz w:val="24"/>
          <w:szCs w:val="24"/>
        </w:rPr>
        <w:t>3、加强废水污染防治。本项目废水排放采用雨、污分流</w:t>
      </w:r>
      <w:del w:id="0" w:author="Unknown" w:date="2017-07-06T11:39:00Z">
        <w:r w:rsidRPr="009A30E4">
          <w:rPr>
            <w:rFonts w:hint="eastAsia"/>
            <w:sz w:val="24"/>
            <w:szCs w:val="24"/>
          </w:rPr>
          <w:delText>制</w:delText>
        </w:r>
      </w:del>
      <w:r w:rsidRPr="009A30E4">
        <w:rPr>
          <w:rFonts w:hint="eastAsia"/>
          <w:sz w:val="24"/>
          <w:szCs w:val="24"/>
        </w:rPr>
        <w:t>，建设</w:t>
      </w:r>
      <w:del w:id="1" w:author="Unknown" w:date="2017-07-06T11:39:00Z">
        <w:r w:rsidRPr="009A30E4">
          <w:rPr>
            <w:rFonts w:hint="eastAsia"/>
            <w:sz w:val="24"/>
            <w:szCs w:val="24"/>
          </w:rPr>
          <w:delText>有</w:delText>
        </w:r>
      </w:del>
      <w:r w:rsidRPr="009A30E4">
        <w:rPr>
          <w:rFonts w:hint="eastAsia"/>
          <w:sz w:val="24"/>
          <w:szCs w:val="24"/>
        </w:rPr>
        <w:t>污水和雨水排水系统。盥洗水、洗浴废水、换热站排水、游泳池水处理系统排水等经中水处理站处理后，回用于冲厕、绿化、景观水池补给水和地下停车场冲洗水；食堂废水经隔油池+砂滤池处理后排入场区化粪池；实验废水经场区中和</w:t>
      </w:r>
      <w:proofErr w:type="gramStart"/>
      <w:r w:rsidRPr="009A30E4">
        <w:rPr>
          <w:rFonts w:hint="eastAsia"/>
          <w:sz w:val="24"/>
          <w:szCs w:val="24"/>
        </w:rPr>
        <w:t>池处理</w:t>
      </w:r>
      <w:proofErr w:type="gramEnd"/>
      <w:r w:rsidRPr="009A30E4">
        <w:rPr>
          <w:rFonts w:hint="eastAsia"/>
          <w:sz w:val="24"/>
          <w:szCs w:val="24"/>
        </w:rPr>
        <w:t>后排入</w:t>
      </w:r>
      <w:r w:rsidRPr="009A30E4">
        <w:rPr>
          <w:rFonts w:hint="eastAsia"/>
          <w:sz w:val="24"/>
          <w:szCs w:val="24"/>
        </w:rPr>
        <w:lastRenderedPageBreak/>
        <w:t>场区化粪池；冲厕废水进入场区化粪池处理；上述废水汇合后排入</w:t>
      </w:r>
      <w:proofErr w:type="gramStart"/>
      <w:r w:rsidRPr="009A30E4">
        <w:rPr>
          <w:rFonts w:hint="eastAsia"/>
          <w:sz w:val="24"/>
          <w:szCs w:val="24"/>
        </w:rPr>
        <w:t>正定新区</w:t>
      </w:r>
      <w:proofErr w:type="gramEnd"/>
      <w:r w:rsidRPr="009A30E4">
        <w:rPr>
          <w:rFonts w:hint="eastAsia"/>
          <w:sz w:val="24"/>
          <w:szCs w:val="24"/>
        </w:rPr>
        <w:t>污水处理厂，外排废水污染物排放须符合《污水综合排放标准》（GB8978-1996）表4</w:t>
      </w:r>
      <w:proofErr w:type="gramStart"/>
      <w:r w:rsidRPr="009A30E4">
        <w:rPr>
          <w:rFonts w:hint="eastAsia"/>
          <w:sz w:val="24"/>
          <w:szCs w:val="24"/>
        </w:rPr>
        <w:t>三</w:t>
      </w:r>
      <w:proofErr w:type="gramEnd"/>
      <w:r w:rsidRPr="009A30E4">
        <w:rPr>
          <w:rFonts w:hint="eastAsia"/>
          <w:sz w:val="24"/>
          <w:szCs w:val="24"/>
        </w:rPr>
        <w:t>级标准，同时须满足</w:t>
      </w:r>
      <w:proofErr w:type="gramStart"/>
      <w:r w:rsidRPr="009A30E4">
        <w:rPr>
          <w:rFonts w:hint="eastAsia"/>
          <w:sz w:val="24"/>
          <w:szCs w:val="24"/>
        </w:rPr>
        <w:t>正定新区</w:t>
      </w:r>
      <w:proofErr w:type="gramEnd"/>
      <w:r w:rsidRPr="009A30E4">
        <w:rPr>
          <w:rFonts w:hint="eastAsia"/>
          <w:sz w:val="24"/>
          <w:szCs w:val="24"/>
        </w:rPr>
        <w:t>污水处理厂进水水质要求。</w:t>
      </w:r>
    </w:p>
    <w:p w14:paraId="47F1624B" w14:textId="77777777" w:rsidR="009A30E4" w:rsidRPr="009A30E4" w:rsidRDefault="009A30E4" w:rsidP="009A30E4">
      <w:pPr>
        <w:rPr>
          <w:rFonts w:hint="eastAsia"/>
          <w:sz w:val="24"/>
          <w:szCs w:val="24"/>
        </w:rPr>
      </w:pPr>
      <w:r w:rsidRPr="009A30E4">
        <w:rPr>
          <w:rFonts w:hint="eastAsia"/>
          <w:sz w:val="24"/>
          <w:szCs w:val="24"/>
        </w:rPr>
        <w:t>4、加强噪声污染防治。选用低噪声设备，采取地下布置、吸声、隔声等降噪措施后，确保项目厂界噪声满足《工业企业厂界环境噪声排放标准》（GB12348－2008）1类标准的要求。</w:t>
      </w:r>
    </w:p>
    <w:p w14:paraId="1254A3E7" w14:textId="77777777" w:rsidR="009A30E4" w:rsidRPr="009A30E4" w:rsidRDefault="009A30E4" w:rsidP="009A30E4">
      <w:pPr>
        <w:rPr>
          <w:rFonts w:hint="eastAsia"/>
          <w:sz w:val="24"/>
          <w:szCs w:val="24"/>
        </w:rPr>
      </w:pPr>
      <w:r w:rsidRPr="009A30E4">
        <w:rPr>
          <w:rFonts w:hint="eastAsia"/>
          <w:sz w:val="24"/>
          <w:szCs w:val="24"/>
        </w:rPr>
        <w:t>5、加强固体废物污染防治。生活垃圾设置密闭垃圾箱，及时清运，场区不设置集中垃圾收集点。危险废物必须委托有相应资质的单位进行安全妥善处置，厂内危险废物暂存场所须采取基础防渗措施并满足《危险废物贮存污染控制标准》（GB18597-2001）及其2013年修改</w:t>
      </w:r>
      <w:proofErr w:type="gramStart"/>
      <w:r w:rsidRPr="009A30E4">
        <w:rPr>
          <w:rFonts w:hint="eastAsia"/>
          <w:sz w:val="24"/>
          <w:szCs w:val="24"/>
        </w:rPr>
        <w:t>单标准</w:t>
      </w:r>
      <w:proofErr w:type="gramEnd"/>
      <w:r w:rsidRPr="009A30E4">
        <w:rPr>
          <w:rFonts w:hint="eastAsia"/>
          <w:sz w:val="24"/>
          <w:szCs w:val="24"/>
        </w:rPr>
        <w:t>要求。</w:t>
      </w:r>
    </w:p>
    <w:p w14:paraId="5420816D" w14:textId="77777777" w:rsidR="009A30E4" w:rsidRPr="009A30E4" w:rsidRDefault="009A30E4" w:rsidP="009A30E4">
      <w:pPr>
        <w:rPr>
          <w:rFonts w:hint="eastAsia"/>
          <w:sz w:val="24"/>
          <w:szCs w:val="24"/>
        </w:rPr>
      </w:pPr>
      <w:r w:rsidRPr="009A30E4">
        <w:rPr>
          <w:rFonts w:hint="eastAsia"/>
          <w:sz w:val="24"/>
          <w:szCs w:val="24"/>
        </w:rPr>
        <w:t>6、认真落实报告书规定的化粪池、中水处理站、酸碱中和池等设施的分区防渗措施，防止地下水渗漏造成地下水、土壤的污染。</w:t>
      </w:r>
    </w:p>
    <w:p w14:paraId="7E120863" w14:textId="77777777" w:rsidR="009A30E4" w:rsidRPr="009A30E4" w:rsidRDefault="009A30E4" w:rsidP="009A30E4">
      <w:pPr>
        <w:rPr>
          <w:rFonts w:hint="eastAsia"/>
          <w:sz w:val="24"/>
          <w:szCs w:val="24"/>
        </w:rPr>
      </w:pPr>
      <w:r w:rsidRPr="009A30E4">
        <w:rPr>
          <w:rFonts w:hint="eastAsia"/>
          <w:sz w:val="24"/>
          <w:szCs w:val="24"/>
        </w:rPr>
        <w:t>（二）项目</w:t>
      </w:r>
      <w:proofErr w:type="gramStart"/>
      <w:r w:rsidRPr="009A30E4">
        <w:rPr>
          <w:rFonts w:hint="eastAsia"/>
          <w:sz w:val="24"/>
          <w:szCs w:val="24"/>
        </w:rPr>
        <w:t>须实施</w:t>
      </w:r>
      <w:proofErr w:type="gramEnd"/>
      <w:r w:rsidRPr="009A30E4">
        <w:rPr>
          <w:rFonts w:hint="eastAsia"/>
          <w:sz w:val="24"/>
          <w:szCs w:val="24"/>
        </w:rPr>
        <w:t>清洁生产，强化综合利用，降低能耗物耗，减少各种污染物的产生量和排放量。认真落实《报告书》中规定的各项总量削减、污染防治及清洁生产措施。项目投产后，其污染物排放总量须控制在批复的总量指标以内，环评报告书确定的总量削减方案纳入本项目验收内容。本项目投产前，须完成排污权总量指标的交易。</w:t>
      </w:r>
    </w:p>
    <w:p w14:paraId="14D8BD59" w14:textId="77777777" w:rsidR="009A30E4" w:rsidRPr="009A30E4" w:rsidRDefault="009A30E4" w:rsidP="009A30E4">
      <w:pPr>
        <w:rPr>
          <w:rFonts w:hint="eastAsia"/>
          <w:sz w:val="24"/>
          <w:szCs w:val="24"/>
        </w:rPr>
      </w:pPr>
      <w:r w:rsidRPr="009A30E4">
        <w:rPr>
          <w:rFonts w:hint="eastAsia"/>
          <w:sz w:val="24"/>
          <w:szCs w:val="24"/>
        </w:rPr>
        <w:t>（三）项目建设必须严格执行“三同时”管理制度。本项目环境影响评价文件批准后，如可</w:t>
      </w:r>
      <w:proofErr w:type="gramStart"/>
      <w:r w:rsidRPr="009A30E4">
        <w:rPr>
          <w:rFonts w:hint="eastAsia"/>
          <w:sz w:val="24"/>
          <w:szCs w:val="24"/>
        </w:rPr>
        <w:t>研</w:t>
      </w:r>
      <w:proofErr w:type="gramEnd"/>
      <w:r w:rsidRPr="009A30E4">
        <w:rPr>
          <w:rFonts w:hint="eastAsia"/>
          <w:sz w:val="24"/>
          <w:szCs w:val="24"/>
        </w:rPr>
        <w:t>审查或设计和施工变化造成工程性质、规模、选址或防止生态破坏、防治污染的措施等发生重大变动的，应在调整前重新报批环境影响评价文件。工程自批复之日起五年后方决定开工建设的，需将环</w:t>
      </w:r>
      <w:proofErr w:type="gramStart"/>
      <w:r w:rsidRPr="009A30E4">
        <w:rPr>
          <w:rFonts w:hint="eastAsia"/>
          <w:sz w:val="24"/>
          <w:szCs w:val="24"/>
        </w:rPr>
        <w:t>评文件</w:t>
      </w:r>
      <w:proofErr w:type="gramEnd"/>
      <w:r w:rsidRPr="009A30E4">
        <w:rPr>
          <w:rFonts w:hint="eastAsia"/>
          <w:sz w:val="24"/>
          <w:szCs w:val="24"/>
        </w:rPr>
        <w:t>报我厅重新审核。项目竣工后，须按规定程序向我厅申请环境保护验收，验收合格后，项目方可正式投</w:t>
      </w:r>
      <w:r w:rsidRPr="009A30E4">
        <w:rPr>
          <w:rFonts w:hint="eastAsia"/>
          <w:sz w:val="24"/>
          <w:szCs w:val="24"/>
        </w:rPr>
        <w:lastRenderedPageBreak/>
        <w:t>入生产。</w:t>
      </w:r>
    </w:p>
    <w:p w14:paraId="59E4AAB7" w14:textId="77777777" w:rsidR="009A30E4" w:rsidRPr="009A30E4" w:rsidRDefault="009A30E4" w:rsidP="009A30E4">
      <w:pPr>
        <w:rPr>
          <w:rFonts w:hint="eastAsia"/>
          <w:sz w:val="24"/>
          <w:szCs w:val="24"/>
        </w:rPr>
      </w:pPr>
      <w:r w:rsidRPr="009A30E4">
        <w:rPr>
          <w:rFonts w:hint="eastAsia"/>
          <w:sz w:val="24"/>
          <w:szCs w:val="24"/>
        </w:rPr>
        <w:t>（四）你局在接到本批复后20个工作日内，须将环境影响报告书及批复分送河北省环境保护督查中心、石家庄市环境保护局、石家庄市环境保护局</w:t>
      </w:r>
      <w:proofErr w:type="gramStart"/>
      <w:r w:rsidRPr="009A30E4">
        <w:rPr>
          <w:rFonts w:hint="eastAsia"/>
          <w:sz w:val="24"/>
          <w:szCs w:val="24"/>
        </w:rPr>
        <w:t>正定新区</w:t>
      </w:r>
      <w:proofErr w:type="gramEnd"/>
      <w:r w:rsidRPr="009A30E4">
        <w:rPr>
          <w:rFonts w:hint="eastAsia"/>
          <w:sz w:val="24"/>
          <w:szCs w:val="24"/>
        </w:rPr>
        <w:t>分局，并按规定接受各级环境保护行政主管部门的监督检查。同时须按《建设项目环境保护“三同时”执行情况》要求，定期向河北省环境保护督查中心和石家庄市环境保护局报告项目环保“三同时”进展情况。</w:t>
      </w:r>
    </w:p>
    <w:p w14:paraId="1FF3288F" w14:textId="170E8AB9" w:rsidR="008234FB" w:rsidRPr="00ED592A" w:rsidRDefault="009A30E4">
      <w:pPr>
        <w:rPr>
          <w:rFonts w:hint="eastAsia"/>
          <w:sz w:val="24"/>
          <w:szCs w:val="24"/>
        </w:rPr>
      </w:pPr>
      <w:r w:rsidRPr="009A30E4">
        <w:rPr>
          <w:rFonts w:hint="eastAsia"/>
          <w:sz w:val="24"/>
          <w:szCs w:val="24"/>
        </w:rPr>
        <w:t>四、该项目的“三同时”环保措施现场监督检查由河北省环境保护督查中心负责，“三同时”制度落实日常监管由石家庄市环境保护局、石家庄市环境保护局</w:t>
      </w:r>
      <w:proofErr w:type="gramStart"/>
      <w:r w:rsidRPr="009A30E4">
        <w:rPr>
          <w:rFonts w:hint="eastAsia"/>
          <w:sz w:val="24"/>
          <w:szCs w:val="24"/>
        </w:rPr>
        <w:t>正定新区</w:t>
      </w:r>
      <w:proofErr w:type="gramEnd"/>
      <w:r w:rsidRPr="009A30E4">
        <w:rPr>
          <w:rFonts w:hint="eastAsia"/>
          <w:sz w:val="24"/>
          <w:szCs w:val="24"/>
        </w:rPr>
        <w:t>分局负责。</w:t>
      </w:r>
    </w:p>
    <w:sectPr w:rsidR="008234FB" w:rsidRPr="00ED59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0E4"/>
    <w:rsid w:val="001576A3"/>
    <w:rsid w:val="005E7202"/>
    <w:rsid w:val="006355DC"/>
    <w:rsid w:val="006E094F"/>
    <w:rsid w:val="008234FB"/>
    <w:rsid w:val="009A30E4"/>
    <w:rsid w:val="00ED59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78FE4"/>
  <w15:chartTrackingRefBased/>
  <w15:docId w15:val="{A7694033-3F7B-4AD2-95DB-9D5CC4CF5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A30E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9A30E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A30E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A30E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A30E4"/>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A30E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A30E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A30E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A30E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A30E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rsid w:val="009A30E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A30E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A30E4"/>
    <w:rPr>
      <w:rFonts w:cstheme="majorBidi"/>
      <w:color w:val="0F4761" w:themeColor="accent1" w:themeShade="BF"/>
      <w:sz w:val="28"/>
      <w:szCs w:val="28"/>
    </w:rPr>
  </w:style>
  <w:style w:type="character" w:customStyle="1" w:styleId="50">
    <w:name w:val="标题 5 字符"/>
    <w:basedOn w:val="a0"/>
    <w:link w:val="5"/>
    <w:uiPriority w:val="9"/>
    <w:semiHidden/>
    <w:rsid w:val="009A30E4"/>
    <w:rPr>
      <w:rFonts w:cstheme="majorBidi"/>
      <w:color w:val="0F4761" w:themeColor="accent1" w:themeShade="BF"/>
      <w:sz w:val="24"/>
      <w:szCs w:val="24"/>
    </w:rPr>
  </w:style>
  <w:style w:type="character" w:customStyle="1" w:styleId="60">
    <w:name w:val="标题 6 字符"/>
    <w:basedOn w:val="a0"/>
    <w:link w:val="6"/>
    <w:uiPriority w:val="9"/>
    <w:semiHidden/>
    <w:rsid w:val="009A30E4"/>
    <w:rPr>
      <w:rFonts w:cstheme="majorBidi"/>
      <w:b/>
      <w:bCs/>
      <w:color w:val="0F4761" w:themeColor="accent1" w:themeShade="BF"/>
    </w:rPr>
  </w:style>
  <w:style w:type="character" w:customStyle="1" w:styleId="70">
    <w:name w:val="标题 7 字符"/>
    <w:basedOn w:val="a0"/>
    <w:link w:val="7"/>
    <w:uiPriority w:val="9"/>
    <w:semiHidden/>
    <w:rsid w:val="009A30E4"/>
    <w:rPr>
      <w:rFonts w:cstheme="majorBidi"/>
      <w:b/>
      <w:bCs/>
      <w:color w:val="595959" w:themeColor="text1" w:themeTint="A6"/>
    </w:rPr>
  </w:style>
  <w:style w:type="character" w:customStyle="1" w:styleId="80">
    <w:name w:val="标题 8 字符"/>
    <w:basedOn w:val="a0"/>
    <w:link w:val="8"/>
    <w:uiPriority w:val="9"/>
    <w:semiHidden/>
    <w:rsid w:val="009A30E4"/>
    <w:rPr>
      <w:rFonts w:cstheme="majorBidi"/>
      <w:color w:val="595959" w:themeColor="text1" w:themeTint="A6"/>
    </w:rPr>
  </w:style>
  <w:style w:type="character" w:customStyle="1" w:styleId="90">
    <w:name w:val="标题 9 字符"/>
    <w:basedOn w:val="a0"/>
    <w:link w:val="9"/>
    <w:uiPriority w:val="9"/>
    <w:semiHidden/>
    <w:rsid w:val="009A30E4"/>
    <w:rPr>
      <w:rFonts w:eastAsiaTheme="majorEastAsia" w:cstheme="majorBidi"/>
      <w:color w:val="595959" w:themeColor="text1" w:themeTint="A6"/>
    </w:rPr>
  </w:style>
  <w:style w:type="paragraph" w:styleId="a3">
    <w:name w:val="Title"/>
    <w:basedOn w:val="a"/>
    <w:next w:val="a"/>
    <w:link w:val="a4"/>
    <w:uiPriority w:val="10"/>
    <w:qFormat/>
    <w:rsid w:val="009A30E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A30E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A30E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A30E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A30E4"/>
    <w:pPr>
      <w:spacing w:before="160" w:after="160"/>
      <w:jc w:val="center"/>
    </w:pPr>
    <w:rPr>
      <w:i/>
      <w:iCs/>
      <w:color w:val="404040" w:themeColor="text1" w:themeTint="BF"/>
    </w:rPr>
  </w:style>
  <w:style w:type="character" w:customStyle="1" w:styleId="a8">
    <w:name w:val="引用 字符"/>
    <w:basedOn w:val="a0"/>
    <w:link w:val="a7"/>
    <w:uiPriority w:val="29"/>
    <w:rsid w:val="009A30E4"/>
    <w:rPr>
      <w:i/>
      <w:iCs/>
      <w:color w:val="404040" w:themeColor="text1" w:themeTint="BF"/>
    </w:rPr>
  </w:style>
  <w:style w:type="paragraph" w:styleId="a9">
    <w:name w:val="List Paragraph"/>
    <w:basedOn w:val="a"/>
    <w:uiPriority w:val="34"/>
    <w:qFormat/>
    <w:rsid w:val="009A30E4"/>
    <w:pPr>
      <w:ind w:left="720"/>
      <w:contextualSpacing/>
    </w:pPr>
  </w:style>
  <w:style w:type="character" w:styleId="aa">
    <w:name w:val="Intense Emphasis"/>
    <w:basedOn w:val="a0"/>
    <w:uiPriority w:val="21"/>
    <w:qFormat/>
    <w:rsid w:val="009A30E4"/>
    <w:rPr>
      <w:i/>
      <w:iCs/>
      <w:color w:val="0F4761" w:themeColor="accent1" w:themeShade="BF"/>
    </w:rPr>
  </w:style>
  <w:style w:type="paragraph" w:styleId="ab">
    <w:name w:val="Intense Quote"/>
    <w:basedOn w:val="a"/>
    <w:next w:val="a"/>
    <w:link w:val="ac"/>
    <w:uiPriority w:val="30"/>
    <w:qFormat/>
    <w:rsid w:val="009A30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A30E4"/>
    <w:rPr>
      <w:i/>
      <w:iCs/>
      <w:color w:val="0F4761" w:themeColor="accent1" w:themeShade="BF"/>
    </w:rPr>
  </w:style>
  <w:style w:type="character" w:styleId="ad">
    <w:name w:val="Intense Reference"/>
    <w:basedOn w:val="a0"/>
    <w:uiPriority w:val="32"/>
    <w:qFormat/>
    <w:rsid w:val="009A30E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804335">
      <w:bodyDiv w:val="1"/>
      <w:marLeft w:val="0"/>
      <w:marRight w:val="0"/>
      <w:marTop w:val="0"/>
      <w:marBottom w:val="0"/>
      <w:divBdr>
        <w:top w:val="none" w:sz="0" w:space="0" w:color="auto"/>
        <w:left w:val="none" w:sz="0" w:space="0" w:color="auto"/>
        <w:bottom w:val="none" w:sz="0" w:space="0" w:color="auto"/>
        <w:right w:val="none" w:sz="0" w:space="0" w:color="auto"/>
      </w:divBdr>
    </w:div>
    <w:div w:id="69889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李志奇</dc:creator>
  <cp:keywords/>
  <dc:description/>
  <cp:lastModifiedBy>小宇 李</cp:lastModifiedBy>
  <cp:revision>2</cp:revision>
  <dcterms:created xsi:type="dcterms:W3CDTF">2025-01-20T15:01:00Z</dcterms:created>
  <dcterms:modified xsi:type="dcterms:W3CDTF">2025-01-20T15:06:00Z</dcterms:modified>
</cp:coreProperties>
</file>